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4E4AF" w14:textId="77777777" w:rsidR="00B13FA4" w:rsidRPr="00B13FA4" w:rsidRDefault="00B13FA4" w:rsidP="00B13FA4">
      <w:pPr>
        <w:jc w:val="center"/>
        <w:rPr>
          <w:rFonts w:asciiTheme="minorHAnsi" w:hAnsiTheme="minorHAnsi" w:cs="Arial"/>
          <w:sz w:val="22"/>
          <w:szCs w:val="22"/>
        </w:rPr>
      </w:pPr>
    </w:p>
    <w:p w14:paraId="1EC5F02F" w14:textId="19A8CBDB" w:rsidR="00B13FA4" w:rsidRPr="00B13FA4" w:rsidRDefault="009F69A0" w:rsidP="009F69A0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moveFromRangeStart w:id="0" w:author="Svetlana Radlovacki" w:date="2023-09-23T09:36:00Z" w:name="move146354207"/>
      <w:del w:id="1" w:author="Svetlana Radlovacki" w:date="2023-09-23T09:36:00Z">
        <w:r w:rsidDel="004C0E09">
          <w:rPr>
            <w:noProof/>
          </w:rPr>
          <w:drawing>
            <wp:inline distT="0" distB="0" distL="0" distR="0" wp14:anchorId="7BA16094" wp14:editId="2997C1A4">
              <wp:extent cx="6409426" cy="1067432"/>
              <wp:effectExtent l="0" t="0" r="0" b="0"/>
              <wp:docPr id="16" name="Pictur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92709" cy="1097956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moveFromRangeEnd w:id="0"/>
    </w:p>
    <w:p w14:paraId="3145B912" w14:textId="77777777" w:rsidR="009F69A0" w:rsidRDefault="009F69A0" w:rsidP="00B13FA4">
      <w:pPr>
        <w:jc w:val="both"/>
        <w:rPr>
          <w:rFonts w:asciiTheme="minorHAnsi" w:hAnsiTheme="minorHAnsi" w:cs="Arial"/>
          <w:b/>
          <w:sz w:val="28"/>
          <w:szCs w:val="28"/>
          <w:u w:val="single"/>
          <w:lang w:val="sr-Cyrl-RS"/>
        </w:rPr>
      </w:pPr>
    </w:p>
    <w:p w14:paraId="2A9BF00D" w14:textId="3DEC675A" w:rsidR="00B13FA4" w:rsidRPr="009F69A0" w:rsidRDefault="00B13FA4" w:rsidP="00B13FA4">
      <w:pPr>
        <w:jc w:val="both"/>
        <w:rPr>
          <w:rFonts w:asciiTheme="minorHAnsi" w:hAnsiTheme="minorHAnsi" w:cs="Arial"/>
          <w:b/>
          <w:sz w:val="28"/>
          <w:szCs w:val="28"/>
        </w:rPr>
      </w:pPr>
      <w:r w:rsidRPr="009F69A0">
        <w:rPr>
          <w:rFonts w:asciiTheme="minorHAnsi" w:hAnsiTheme="minorHAnsi" w:cs="Arial"/>
          <w:b/>
          <w:sz w:val="28"/>
          <w:szCs w:val="28"/>
          <w:lang w:val="sr-Cyrl-RS"/>
        </w:rPr>
        <w:t>Писана пријава</w:t>
      </w:r>
    </w:p>
    <w:p w14:paraId="3B54E64F" w14:textId="77777777" w:rsidR="00B13FA4" w:rsidRPr="00B13FA4" w:rsidRDefault="00B13FA4" w:rsidP="00B13FA4">
      <w:pPr>
        <w:jc w:val="both"/>
        <w:rPr>
          <w:rFonts w:asciiTheme="minorHAnsi" w:hAnsiTheme="minorHAnsi" w:cs="Arial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3"/>
        <w:gridCol w:w="2602"/>
        <w:gridCol w:w="900"/>
        <w:gridCol w:w="810"/>
        <w:gridCol w:w="1080"/>
        <w:gridCol w:w="720"/>
        <w:gridCol w:w="720"/>
        <w:gridCol w:w="699"/>
      </w:tblGrid>
      <w:tr w:rsidR="00B13FA4" w:rsidRPr="00B13FA4" w14:paraId="48F5AD0F" w14:textId="77777777" w:rsidTr="009F69A0">
        <w:tc>
          <w:tcPr>
            <w:tcW w:w="2523" w:type="dxa"/>
            <w:shd w:val="clear" w:color="auto" w:fill="DAE9F7" w:themeFill="text2" w:themeFillTint="1A"/>
            <w:vAlign w:val="center"/>
          </w:tcPr>
          <w:p w14:paraId="1EC731E8" w14:textId="56647E4D" w:rsidR="00B13FA4" w:rsidRPr="000F6E4D" w:rsidRDefault="00B13FA4" w:rsidP="00B13FA4">
            <w:pPr>
              <w:rPr>
                <w:rFonts w:asciiTheme="minorHAnsi" w:hAnsiTheme="minorHAnsi"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/>
                <w:sz w:val="22"/>
                <w:szCs w:val="22"/>
                <w:lang w:val="sr-Cyrl-RS"/>
              </w:rPr>
              <w:t>Назив школе</w:t>
            </w:r>
          </w:p>
        </w:tc>
        <w:tc>
          <w:tcPr>
            <w:tcW w:w="7531" w:type="dxa"/>
            <w:gridSpan w:val="7"/>
            <w:vAlign w:val="center"/>
          </w:tcPr>
          <w:p w14:paraId="50E3A9CB" w14:textId="77777777" w:rsidR="00B13FA4" w:rsidRPr="000F6E4D" w:rsidRDefault="00B13FA4" w:rsidP="00B13FA4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</w:tc>
      </w:tr>
      <w:tr w:rsidR="00B13FA4" w:rsidRPr="00B13FA4" w14:paraId="1102B057" w14:textId="77777777" w:rsidTr="009F69A0">
        <w:tc>
          <w:tcPr>
            <w:tcW w:w="2523" w:type="dxa"/>
            <w:shd w:val="clear" w:color="auto" w:fill="DAE9F7" w:themeFill="text2" w:themeFillTint="1A"/>
            <w:vAlign w:val="center"/>
          </w:tcPr>
          <w:p w14:paraId="13FCE9E6" w14:textId="3ABBA7E7" w:rsidR="00B13FA4" w:rsidRPr="000F6E4D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Место</w:t>
            </w:r>
          </w:p>
        </w:tc>
        <w:tc>
          <w:tcPr>
            <w:tcW w:w="7531" w:type="dxa"/>
            <w:gridSpan w:val="7"/>
            <w:vAlign w:val="center"/>
          </w:tcPr>
          <w:p w14:paraId="3EB71739" w14:textId="77777777" w:rsidR="00B13FA4" w:rsidRPr="000F6E4D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B13FA4" w:rsidRPr="00B13FA4" w14:paraId="34993C2A" w14:textId="77777777" w:rsidTr="009F69A0">
        <w:tc>
          <w:tcPr>
            <w:tcW w:w="2523" w:type="dxa"/>
            <w:shd w:val="clear" w:color="auto" w:fill="DAE9F7" w:themeFill="text2" w:themeFillTint="1A"/>
            <w:vAlign w:val="center"/>
          </w:tcPr>
          <w:p w14:paraId="2F33A9C9" w14:textId="35F37370" w:rsidR="00B13FA4" w:rsidRPr="000F6E4D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Наставник/наставница</w:t>
            </w:r>
          </w:p>
        </w:tc>
        <w:tc>
          <w:tcPr>
            <w:tcW w:w="7531" w:type="dxa"/>
            <w:gridSpan w:val="7"/>
            <w:vAlign w:val="center"/>
          </w:tcPr>
          <w:p w14:paraId="23C0C02D" w14:textId="77777777" w:rsidR="00B13FA4" w:rsidRPr="000F6E4D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0F6E4D" w:rsidRPr="00B13FA4" w14:paraId="3308D9D4" w14:textId="77777777" w:rsidTr="009F69A0">
        <w:tc>
          <w:tcPr>
            <w:tcW w:w="2523" w:type="dxa"/>
            <w:shd w:val="clear" w:color="auto" w:fill="DAE9F7" w:themeFill="text2" w:themeFillTint="1A"/>
            <w:vAlign w:val="center"/>
          </w:tcPr>
          <w:p w14:paraId="75A5EB79" w14:textId="1AA58C32" w:rsidR="00B13FA4" w:rsidRPr="000F6E4D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Имејл наставника</w:t>
            </w:r>
          </w:p>
        </w:tc>
        <w:tc>
          <w:tcPr>
            <w:tcW w:w="2602" w:type="dxa"/>
            <w:vAlign w:val="center"/>
          </w:tcPr>
          <w:p w14:paraId="79478773" w14:textId="394FAE16" w:rsidR="00B13FA4" w:rsidRPr="007A42E8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790" w:type="dxa"/>
            <w:gridSpan w:val="3"/>
            <w:shd w:val="clear" w:color="auto" w:fill="DAE9F7" w:themeFill="text2" w:themeFillTint="1A"/>
            <w:vAlign w:val="center"/>
          </w:tcPr>
          <w:p w14:paraId="203897AA" w14:textId="13E1C5CF" w:rsidR="00B13FA4" w:rsidRPr="000F6E4D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Бр. телефона наставника</w:t>
            </w:r>
          </w:p>
        </w:tc>
        <w:tc>
          <w:tcPr>
            <w:tcW w:w="2139" w:type="dxa"/>
            <w:gridSpan w:val="3"/>
            <w:vAlign w:val="center"/>
          </w:tcPr>
          <w:p w14:paraId="482448C7" w14:textId="3A7548C8" w:rsidR="00B13FA4" w:rsidRPr="004C1E37" w:rsidRDefault="00B13FA4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</w:p>
        </w:tc>
      </w:tr>
      <w:tr w:rsidR="009F69A0" w:rsidRPr="00B13FA4" w14:paraId="14E5FC5F" w14:textId="77777777" w:rsidTr="009F69A0">
        <w:tc>
          <w:tcPr>
            <w:tcW w:w="2523" w:type="dxa"/>
            <w:shd w:val="clear" w:color="auto" w:fill="DAE9F7" w:themeFill="text2" w:themeFillTint="1A"/>
            <w:vAlign w:val="center"/>
          </w:tcPr>
          <w:p w14:paraId="75996431" w14:textId="382700C5" w:rsidR="000F6E4D" w:rsidRPr="000F6E4D" w:rsidRDefault="009F69A0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У</w:t>
            </w:r>
            <w:r w:rsidR="000F6E4D"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ченик/учениц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а</w:t>
            </w:r>
            <w:r w:rsidR="000F6E4D"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 xml:space="preserve"> 1</w:t>
            </w:r>
          </w:p>
        </w:tc>
        <w:tc>
          <w:tcPr>
            <w:tcW w:w="2602" w:type="dxa"/>
            <w:vAlign w:val="center"/>
          </w:tcPr>
          <w:p w14:paraId="18A5A543" w14:textId="77777777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DAE9F7" w:themeFill="text2" w:themeFillTint="1A"/>
            <w:vAlign w:val="center"/>
          </w:tcPr>
          <w:p w14:paraId="75DDE6B8" w14:textId="189786AC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узраст</w:t>
            </w:r>
          </w:p>
        </w:tc>
        <w:tc>
          <w:tcPr>
            <w:tcW w:w="810" w:type="dxa"/>
            <w:vAlign w:val="center"/>
          </w:tcPr>
          <w:p w14:paraId="2B2C4BE3" w14:textId="38BE415A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DAE9F7" w:themeFill="text2" w:themeFillTint="1A"/>
            <w:vAlign w:val="center"/>
          </w:tcPr>
          <w:p w14:paraId="4043DF10" w14:textId="68631541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разред</w:t>
            </w:r>
          </w:p>
        </w:tc>
        <w:tc>
          <w:tcPr>
            <w:tcW w:w="720" w:type="dxa"/>
            <w:vAlign w:val="center"/>
          </w:tcPr>
          <w:p w14:paraId="013198E6" w14:textId="77777777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DAE9F7" w:themeFill="text2" w:themeFillTint="1A"/>
            <w:vAlign w:val="center"/>
          </w:tcPr>
          <w:p w14:paraId="2B0FB13B" w14:textId="2B75A2AA" w:rsidR="000F6E4D" w:rsidRPr="009F69A0" w:rsidRDefault="009F69A0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пол</w:t>
            </w:r>
          </w:p>
        </w:tc>
        <w:tc>
          <w:tcPr>
            <w:tcW w:w="699" w:type="dxa"/>
            <w:vAlign w:val="center"/>
          </w:tcPr>
          <w:p w14:paraId="25C1BFC0" w14:textId="1F1CB31A" w:rsidR="000F6E4D" w:rsidRPr="00B13FA4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9F69A0" w:rsidRPr="00B13FA4" w14:paraId="5B615959" w14:textId="77777777" w:rsidTr="009F69A0">
        <w:tc>
          <w:tcPr>
            <w:tcW w:w="2523" w:type="dxa"/>
            <w:shd w:val="clear" w:color="auto" w:fill="DAE9F7" w:themeFill="text2" w:themeFillTint="1A"/>
            <w:vAlign w:val="center"/>
          </w:tcPr>
          <w:p w14:paraId="560F9743" w14:textId="3B0F4BBF" w:rsidR="000F6E4D" w:rsidRPr="000F6E4D" w:rsidRDefault="009F69A0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У</w:t>
            </w: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ченик/учениц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а</w:t>
            </w: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2602" w:type="dxa"/>
            <w:vAlign w:val="center"/>
          </w:tcPr>
          <w:p w14:paraId="2F2ABB82" w14:textId="77777777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DAE9F7" w:themeFill="text2" w:themeFillTint="1A"/>
            <w:vAlign w:val="center"/>
          </w:tcPr>
          <w:p w14:paraId="33E2EDC3" w14:textId="344B06C3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узраст</w:t>
            </w:r>
          </w:p>
        </w:tc>
        <w:tc>
          <w:tcPr>
            <w:tcW w:w="810" w:type="dxa"/>
            <w:vAlign w:val="center"/>
          </w:tcPr>
          <w:p w14:paraId="3C7EE52F" w14:textId="2F8F9F67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DAE9F7" w:themeFill="text2" w:themeFillTint="1A"/>
            <w:vAlign w:val="center"/>
          </w:tcPr>
          <w:p w14:paraId="096CA11F" w14:textId="1799FA88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 w:rsidRPr="000F6E4D"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разред</w:t>
            </w:r>
          </w:p>
        </w:tc>
        <w:tc>
          <w:tcPr>
            <w:tcW w:w="720" w:type="dxa"/>
            <w:vAlign w:val="center"/>
          </w:tcPr>
          <w:p w14:paraId="2A1B9892" w14:textId="77777777" w:rsidR="000F6E4D" w:rsidRPr="000F6E4D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DAE9F7" w:themeFill="text2" w:themeFillTint="1A"/>
            <w:vAlign w:val="center"/>
          </w:tcPr>
          <w:p w14:paraId="31B72901" w14:textId="46064934" w:rsidR="000F6E4D" w:rsidRPr="009F69A0" w:rsidRDefault="009F69A0" w:rsidP="00B13FA4">
            <w:pP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sr-Cyrl-RS"/>
              </w:rPr>
              <w:t>пол</w:t>
            </w:r>
          </w:p>
        </w:tc>
        <w:tc>
          <w:tcPr>
            <w:tcW w:w="699" w:type="dxa"/>
            <w:vAlign w:val="center"/>
          </w:tcPr>
          <w:p w14:paraId="15683FB9" w14:textId="479EC9F9" w:rsidR="000F6E4D" w:rsidRPr="00B13FA4" w:rsidRDefault="000F6E4D" w:rsidP="00B13FA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5F6F449" w14:textId="77777777" w:rsidR="00B13FA4" w:rsidRPr="00B13FA4" w:rsidRDefault="00B13FA4" w:rsidP="00B13FA4">
      <w:pPr>
        <w:jc w:val="both"/>
        <w:rPr>
          <w:rFonts w:asciiTheme="minorHAnsi" w:hAnsiTheme="minorHAnsi" w:cs="Arial"/>
          <w:sz w:val="22"/>
          <w:szCs w:val="22"/>
        </w:rPr>
      </w:pPr>
    </w:p>
    <w:p w14:paraId="4E068510" w14:textId="4277EAFA" w:rsidR="00B13FA4" w:rsidRPr="00B13FA4" w:rsidRDefault="00B13FA4" w:rsidP="00B13FA4">
      <w:pPr>
        <w:pStyle w:val="ListParagraph"/>
        <w:ind w:left="0"/>
        <w:rPr>
          <w:rFonts w:asciiTheme="minorHAnsi" w:hAnsiTheme="minorHAnsi"/>
        </w:rPr>
      </w:pPr>
      <w:proofErr w:type="spellStart"/>
      <w:r w:rsidRPr="00B13FA4">
        <w:rPr>
          <w:rFonts w:asciiTheme="minorHAnsi" w:hAnsiTheme="minorHAnsi"/>
        </w:rPr>
        <w:t>Молимо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вас</w:t>
      </w:r>
      <w:proofErr w:type="spellEnd"/>
      <w:r w:rsidRPr="00B13FA4">
        <w:rPr>
          <w:rFonts w:asciiTheme="minorHAnsi" w:hAnsiTheme="minorHAnsi"/>
          <w:lang w:val="sr-Cyrl-RS"/>
        </w:rPr>
        <w:t xml:space="preserve"> да</w:t>
      </w:r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одговорите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на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питања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која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следе</w:t>
      </w:r>
      <w:proofErr w:type="spellEnd"/>
      <w:r w:rsidRPr="00B13FA4">
        <w:rPr>
          <w:rFonts w:asciiTheme="minorHAnsi" w:hAnsiTheme="minorHAnsi"/>
        </w:rPr>
        <w:t xml:space="preserve">. </w:t>
      </w:r>
      <w:proofErr w:type="spellStart"/>
      <w:r w:rsidRPr="00B13FA4">
        <w:rPr>
          <w:rFonts w:asciiTheme="minorHAnsi" w:hAnsiTheme="minorHAnsi"/>
        </w:rPr>
        <w:t>Покушајте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да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будете</w:t>
      </w:r>
      <w:proofErr w:type="spellEnd"/>
      <w:r w:rsidRPr="00B13FA4">
        <w:rPr>
          <w:rFonts w:asciiTheme="minorHAnsi" w:hAnsiTheme="minorHAnsi"/>
        </w:rPr>
        <w:t xml:space="preserve"> </w:t>
      </w:r>
      <w:proofErr w:type="spellStart"/>
      <w:r w:rsidRPr="00B13FA4">
        <w:rPr>
          <w:rFonts w:asciiTheme="minorHAnsi" w:hAnsiTheme="minorHAnsi"/>
        </w:rPr>
        <w:t>јасни</w:t>
      </w:r>
      <w:proofErr w:type="spellEnd"/>
      <w:r w:rsidRPr="00B13FA4">
        <w:rPr>
          <w:rFonts w:asciiTheme="minorHAnsi" w:hAnsiTheme="minorHAnsi"/>
        </w:rPr>
        <w:t xml:space="preserve"> и </w:t>
      </w:r>
      <w:proofErr w:type="spellStart"/>
      <w:r w:rsidRPr="00B13FA4">
        <w:rPr>
          <w:rFonts w:asciiTheme="minorHAnsi" w:hAnsiTheme="minorHAnsi"/>
        </w:rPr>
        <w:t>концизни</w:t>
      </w:r>
      <w:proofErr w:type="spellEnd"/>
      <w:r w:rsidRPr="00B13FA4">
        <w:rPr>
          <w:rFonts w:asciiTheme="minorHAnsi" w:hAnsiTheme="minorHAnsi"/>
        </w:rPr>
        <w:t xml:space="preserve">. </w:t>
      </w:r>
    </w:p>
    <w:p w14:paraId="6B2B89E8" w14:textId="77777777" w:rsidR="00B13FA4" w:rsidRPr="00B13FA4" w:rsidRDefault="00B13FA4" w:rsidP="00B13FA4">
      <w:pPr>
        <w:pStyle w:val="ListParagraph"/>
        <w:ind w:left="0"/>
        <w:rPr>
          <w:rFonts w:asciiTheme="minorHAnsi" w:hAnsiTheme="minorHAnsi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694"/>
      </w:tblGrid>
      <w:tr w:rsidR="00B13FA4" w:rsidRPr="00B13FA4" w14:paraId="6EAAD11B" w14:textId="77777777" w:rsidTr="009F69A0">
        <w:trPr>
          <w:trHeight w:val="347"/>
        </w:trPr>
        <w:tc>
          <w:tcPr>
            <w:tcW w:w="9694" w:type="dxa"/>
            <w:shd w:val="clear" w:color="auto" w:fill="DAE9F7" w:themeFill="text2" w:themeFillTint="1A"/>
            <w:vAlign w:val="center"/>
          </w:tcPr>
          <w:p w14:paraId="459134FE" w14:textId="77777777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eastAsia="Calibri" w:hAnsiTheme="minorHAnsi" w:cs="Arial"/>
                <w:sz w:val="22"/>
                <w:szCs w:val="22"/>
                <w:lang w:val="en-GB"/>
              </w:rPr>
            </w:pPr>
            <w:r w:rsidRPr="00B13FA4">
              <w:rPr>
                <w:rFonts w:asciiTheme="minorHAnsi" w:hAnsiTheme="minorHAnsi" w:cs="Arial"/>
                <w:lang w:val="sr-Cyrl-RS"/>
              </w:rPr>
              <w:t>Који је назив вашег</w:t>
            </w:r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пројек</w:t>
            </w:r>
            <w:proofErr w:type="spellEnd"/>
            <w:r w:rsidRPr="00B13FA4">
              <w:rPr>
                <w:rFonts w:asciiTheme="minorHAnsi" w:hAnsiTheme="minorHAnsi" w:cs="Arial"/>
                <w:lang w:val="sr-Cyrl-RS"/>
              </w:rPr>
              <w:t>та</w:t>
            </w:r>
            <w:r w:rsidRPr="00B13FA4">
              <w:rPr>
                <w:rFonts w:asciiTheme="minorHAnsi" w:hAnsiTheme="minorHAnsi" w:cs="Arial"/>
              </w:rPr>
              <w:t xml:space="preserve">? </w:t>
            </w:r>
          </w:p>
        </w:tc>
      </w:tr>
      <w:tr w:rsidR="00B13FA4" w:rsidRPr="00B13FA4" w14:paraId="67BF566B" w14:textId="77777777" w:rsidTr="00B13FA4">
        <w:tc>
          <w:tcPr>
            <w:tcW w:w="9694" w:type="dxa"/>
            <w:vAlign w:val="center"/>
          </w:tcPr>
          <w:p w14:paraId="3080FED3" w14:textId="77777777" w:rsid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6313656A" w14:textId="77777777" w:rsid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2A24FB09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</w:tc>
      </w:tr>
      <w:tr w:rsidR="00B13FA4" w:rsidRPr="00B13FA4" w14:paraId="2282B9EB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32633205" w14:textId="77777777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B13FA4">
              <w:rPr>
                <w:rFonts w:asciiTheme="minorHAnsi" w:hAnsiTheme="minorHAnsi" w:cs="Arial"/>
              </w:rPr>
              <w:t>Kоја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сврха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вашег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пројекта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и </w:t>
            </w:r>
            <w:proofErr w:type="spellStart"/>
            <w:r w:rsidRPr="00B13FA4">
              <w:rPr>
                <w:rFonts w:asciiTheme="minorHAnsi" w:hAnsiTheme="minorHAnsi" w:cs="Arial"/>
              </w:rPr>
              <w:t>који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очекивани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утицај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који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ће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пројекат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остварити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  <w:proofErr w:type="spellStart"/>
            <w:r w:rsidRPr="00B13FA4">
              <w:rPr>
                <w:rFonts w:asciiTheme="minorHAnsi" w:hAnsiTheme="minorHAnsi" w:cs="Arial"/>
              </w:rPr>
              <w:t>Опишите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су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потенцијални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корисници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вашег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пројекта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B13FA4">
              <w:rPr>
                <w:rFonts w:asciiTheme="minorHAnsi" w:hAnsiTheme="minorHAnsi" w:cs="Arial"/>
              </w:rPr>
              <w:t>Kако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ће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решење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помоћи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заједници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</w:p>
        </w:tc>
      </w:tr>
      <w:tr w:rsidR="00B13FA4" w:rsidRPr="00B13FA4" w14:paraId="152144E3" w14:textId="77777777" w:rsidTr="00B13FA4">
        <w:tc>
          <w:tcPr>
            <w:tcW w:w="9694" w:type="dxa"/>
            <w:vAlign w:val="center"/>
          </w:tcPr>
          <w:p w14:paraId="39A5A914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72639D87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224D9386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</w:tc>
      </w:tr>
      <w:tr w:rsidR="00B13FA4" w:rsidRPr="00B13FA4" w14:paraId="4F4F0F92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385C7DB3" w14:textId="77777777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B13FA4">
              <w:rPr>
                <w:rFonts w:asciiTheme="minorHAnsi" w:hAnsiTheme="minorHAnsi" w:cs="Arial"/>
              </w:rPr>
              <w:t>Kакву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позитивну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промену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покушавате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постигнете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својим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пројектом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  <w:proofErr w:type="spellStart"/>
            <w:r w:rsidRPr="00B13FA4">
              <w:rPr>
                <w:rFonts w:asciiTheme="minorHAnsi" w:hAnsiTheme="minorHAnsi" w:cs="Arial"/>
              </w:rPr>
              <w:t>На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који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од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циљева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одрживог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развоја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покушавате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одговорите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</w:p>
        </w:tc>
      </w:tr>
      <w:tr w:rsidR="00B13FA4" w:rsidRPr="00B13FA4" w14:paraId="7FAACFF1" w14:textId="77777777" w:rsidTr="00B13FA4">
        <w:tc>
          <w:tcPr>
            <w:tcW w:w="9694" w:type="dxa"/>
            <w:vAlign w:val="center"/>
          </w:tcPr>
          <w:p w14:paraId="634EF387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71F89775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04BDC7E8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</w:tc>
      </w:tr>
      <w:tr w:rsidR="00B13FA4" w:rsidRPr="00B13FA4" w14:paraId="0DD77E1B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56F84763" w14:textId="77777777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B13FA4">
              <w:rPr>
                <w:rFonts w:asciiTheme="minorHAnsi" w:hAnsiTheme="minorHAnsi" w:cs="Arial"/>
              </w:rPr>
              <w:t>Опишите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шта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пројекат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ради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B13FA4">
              <w:rPr>
                <w:rFonts w:asciiTheme="minorHAnsi" w:hAnsiTheme="minorHAnsi" w:cs="Arial"/>
              </w:rPr>
              <w:t>Детаљно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објасните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начин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на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који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приступили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проблему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B13FA4">
              <w:rPr>
                <w:rFonts w:asciiTheme="minorHAnsi" w:hAnsiTheme="minorHAnsi" w:cs="Arial"/>
              </w:rPr>
              <w:t>Шта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решење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чини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јединственим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</w:p>
        </w:tc>
      </w:tr>
      <w:tr w:rsidR="00B13FA4" w:rsidRPr="00B13FA4" w14:paraId="637A41CE" w14:textId="77777777" w:rsidTr="00B13FA4">
        <w:tc>
          <w:tcPr>
            <w:tcW w:w="9694" w:type="dxa"/>
            <w:vAlign w:val="center"/>
          </w:tcPr>
          <w:p w14:paraId="2641D4BB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58C9DAAE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1F0D7CD2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</w:tc>
      </w:tr>
      <w:tr w:rsidR="00B13FA4" w:rsidRPr="00B13FA4" w14:paraId="45C24F15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47348AEC" w14:textId="77777777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постоје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слична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решења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  <w:proofErr w:type="spellStart"/>
            <w:r w:rsidRPr="00B13FA4">
              <w:rPr>
                <w:rFonts w:asciiTheme="minorHAnsi" w:hAnsiTheme="minorHAnsi" w:cs="Arial"/>
              </w:rPr>
              <w:t>Ако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B13FA4">
              <w:rPr>
                <w:rFonts w:asciiTheme="minorHAnsi" w:hAnsiTheme="minorHAnsi" w:cs="Arial"/>
              </w:rPr>
              <w:t>наведите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их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и </w:t>
            </w:r>
            <w:proofErr w:type="spellStart"/>
            <w:r w:rsidRPr="00B13FA4">
              <w:rPr>
                <w:rFonts w:asciiTheme="minorHAnsi" w:hAnsiTheme="minorHAnsi" w:cs="Arial"/>
              </w:rPr>
              <w:t>објасните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како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решење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разликује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од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постојећих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</w:p>
        </w:tc>
      </w:tr>
      <w:tr w:rsidR="00B13FA4" w:rsidRPr="00B13FA4" w14:paraId="7CB97F98" w14:textId="77777777" w:rsidTr="00B13FA4">
        <w:tc>
          <w:tcPr>
            <w:tcW w:w="9694" w:type="dxa"/>
            <w:vAlign w:val="center"/>
          </w:tcPr>
          <w:p w14:paraId="2205A4F1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7703F2B4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4A60C02E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</w:tc>
      </w:tr>
      <w:tr w:rsidR="00B13FA4" w:rsidRPr="00B13FA4" w14:paraId="6A72C661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42B9BC1F" w14:textId="433DF54B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hAnsiTheme="minorHAnsi" w:cs="Arial"/>
              </w:rPr>
            </w:pPr>
            <w:r w:rsidRPr="00B13FA4">
              <w:rPr>
                <w:rFonts w:asciiTheme="minorHAnsi" w:hAnsiTheme="minorHAnsi" w:cs="Arial"/>
                <w:lang w:val="sr-Cyrl-RS"/>
              </w:rPr>
              <w:lastRenderedPageBreak/>
              <w:t>Које</w:t>
            </w:r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све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функционалности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r w:rsidR="009F69A0">
              <w:rPr>
                <w:rFonts w:asciiTheme="minorHAnsi" w:hAnsiTheme="minorHAnsi" w:cs="Arial"/>
                <w:lang w:val="sr-Cyrl-RS"/>
              </w:rPr>
              <w:t>има ваше решење</w:t>
            </w:r>
            <w:r w:rsidRPr="00B13FA4">
              <w:rPr>
                <w:rFonts w:asciiTheme="minorHAnsi" w:hAnsiTheme="minorHAnsi" w:cs="Arial"/>
              </w:rPr>
              <w:t xml:space="preserve">? </w:t>
            </w:r>
            <w:proofErr w:type="spellStart"/>
            <w:r w:rsidRPr="00B13FA4">
              <w:rPr>
                <w:rFonts w:asciiTheme="minorHAnsi" w:hAnsiTheme="minorHAnsi" w:cs="Arial"/>
              </w:rPr>
              <w:t>Опишите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шта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све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уређај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који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направили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треба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ради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успели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у </w:t>
            </w:r>
            <w:proofErr w:type="spellStart"/>
            <w:r w:rsidRPr="00B13FA4">
              <w:rPr>
                <w:rFonts w:asciiTheme="minorHAnsi" w:hAnsiTheme="minorHAnsi" w:cs="Arial"/>
              </w:rPr>
              <w:t>своје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решење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укључите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све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што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сте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планирали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</w:p>
        </w:tc>
      </w:tr>
      <w:tr w:rsidR="00B13FA4" w:rsidRPr="00B13FA4" w14:paraId="10FA272E" w14:textId="77777777" w:rsidTr="00B13FA4">
        <w:tc>
          <w:tcPr>
            <w:tcW w:w="9694" w:type="dxa"/>
            <w:vAlign w:val="center"/>
          </w:tcPr>
          <w:p w14:paraId="50BE3769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126445AB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  <w:p w14:paraId="50315E44" w14:textId="77777777" w:rsidR="00B13FA4" w:rsidRPr="00B13FA4" w:rsidRDefault="00B13FA4" w:rsidP="00B13FA4">
            <w:pPr>
              <w:pStyle w:val="ListParagraph"/>
              <w:ind w:left="0"/>
              <w:rPr>
                <w:rFonts w:asciiTheme="minorHAnsi" w:hAnsiTheme="minorHAnsi" w:cs="Arial"/>
                <w:lang w:val="sr-Cyrl-RS"/>
              </w:rPr>
            </w:pPr>
          </w:p>
        </w:tc>
      </w:tr>
      <w:tr w:rsidR="00B13FA4" w:rsidRPr="00B13FA4" w14:paraId="0AF0367C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5895EE9F" w14:textId="77777777" w:rsidR="00B13FA4" w:rsidRPr="00B13FA4" w:rsidRDefault="00B13FA4" w:rsidP="00B13FA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asciiTheme="minorHAnsi" w:hAnsiTheme="minorHAnsi" w:cs="Arial"/>
                <w:lang w:val="en"/>
              </w:rPr>
            </w:pPr>
            <w:proofErr w:type="spellStart"/>
            <w:r w:rsidRPr="00B13FA4">
              <w:rPr>
                <w:rFonts w:asciiTheme="minorHAnsi" w:hAnsiTheme="minorHAnsi" w:cs="Arial"/>
              </w:rPr>
              <w:t>Kолико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ваше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решење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лако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за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коришћење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? </w:t>
            </w:r>
            <w:proofErr w:type="spellStart"/>
            <w:r w:rsidRPr="00B13FA4">
              <w:rPr>
                <w:rFonts w:asciiTheme="minorHAnsi" w:hAnsiTheme="minorHAnsi" w:cs="Arial"/>
              </w:rPr>
              <w:t>Да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ли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је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већ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r w:rsidRPr="00B13FA4">
              <w:rPr>
                <w:rFonts w:asciiTheme="minorHAnsi" w:hAnsiTheme="minorHAnsi" w:cs="Arial"/>
                <w:lang w:val="sr-Cyrl-RS"/>
              </w:rPr>
              <w:t>функционално</w:t>
            </w:r>
            <w:r w:rsidRPr="00B13FA4">
              <w:rPr>
                <w:rFonts w:asciiTheme="minorHAnsi" w:hAnsiTheme="minorHAnsi" w:cs="Arial"/>
              </w:rPr>
              <w:t xml:space="preserve"> и </w:t>
            </w:r>
            <w:proofErr w:type="spellStart"/>
            <w:r w:rsidRPr="00B13FA4">
              <w:rPr>
                <w:rFonts w:asciiTheme="minorHAnsi" w:hAnsiTheme="minorHAnsi" w:cs="Arial"/>
              </w:rPr>
              <w:t>колико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лако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бисте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га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у </w:t>
            </w:r>
            <w:proofErr w:type="spellStart"/>
            <w:r w:rsidRPr="00B13FA4">
              <w:rPr>
                <w:rFonts w:asciiTheme="minorHAnsi" w:hAnsiTheme="minorHAnsi" w:cs="Arial"/>
              </w:rPr>
              <w:t>стварности</w:t>
            </w:r>
            <w:proofErr w:type="spellEnd"/>
            <w:r w:rsidRPr="00B13FA4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13FA4">
              <w:rPr>
                <w:rFonts w:asciiTheme="minorHAnsi" w:hAnsiTheme="minorHAnsi" w:cs="Arial"/>
              </w:rPr>
              <w:t>применили</w:t>
            </w:r>
            <w:proofErr w:type="spellEnd"/>
            <w:r w:rsidRPr="00B13FA4">
              <w:rPr>
                <w:rFonts w:asciiTheme="minorHAnsi" w:hAnsiTheme="minorHAnsi" w:cs="Arial"/>
              </w:rPr>
              <w:t>?</w:t>
            </w:r>
          </w:p>
        </w:tc>
      </w:tr>
      <w:tr w:rsidR="00B13FA4" w:rsidRPr="00B13FA4" w14:paraId="444D5678" w14:textId="77777777" w:rsidTr="00B13FA4">
        <w:tc>
          <w:tcPr>
            <w:tcW w:w="9694" w:type="dxa"/>
            <w:vAlign w:val="center"/>
          </w:tcPr>
          <w:p w14:paraId="16C5A669" w14:textId="77777777" w:rsidR="00B13FA4" w:rsidRDefault="00B13FA4" w:rsidP="00B13FA4">
            <w:pPr>
              <w:spacing w:after="200" w:line="276" w:lineRule="auto"/>
              <w:rPr>
                <w:rFonts w:asciiTheme="minorHAnsi" w:hAnsiTheme="minorHAnsi" w:cs="Arial"/>
                <w:lang w:val="sr-Cyrl-RS"/>
              </w:rPr>
            </w:pPr>
          </w:p>
          <w:p w14:paraId="19C56200" w14:textId="77777777" w:rsidR="009F69A0" w:rsidRPr="00B13FA4" w:rsidRDefault="009F69A0" w:rsidP="00B13FA4">
            <w:pPr>
              <w:spacing w:after="200" w:line="276" w:lineRule="auto"/>
              <w:rPr>
                <w:rFonts w:asciiTheme="minorHAnsi" w:hAnsiTheme="minorHAnsi" w:cs="Arial"/>
                <w:lang w:val="sr-Cyrl-RS"/>
              </w:rPr>
            </w:pPr>
          </w:p>
        </w:tc>
      </w:tr>
      <w:tr w:rsidR="009F69A0" w:rsidRPr="00B13FA4" w14:paraId="092D6750" w14:textId="77777777" w:rsidTr="009F69A0">
        <w:tc>
          <w:tcPr>
            <w:tcW w:w="9694" w:type="dxa"/>
            <w:shd w:val="clear" w:color="auto" w:fill="DAE9F7" w:themeFill="text2" w:themeFillTint="1A"/>
            <w:vAlign w:val="center"/>
          </w:tcPr>
          <w:p w14:paraId="5C7B81BF" w14:textId="370BBE46" w:rsidR="009F69A0" w:rsidRPr="009F69A0" w:rsidRDefault="00942C1F" w:rsidP="009F69A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334" w:hanging="270"/>
              <w:rPr>
                <w:rFonts w:asciiTheme="minorHAnsi" w:hAnsiTheme="minorHAnsi" w:cs="Arial"/>
                <w:lang w:val="sr-Cyrl-RS"/>
              </w:rPr>
            </w:pPr>
            <w:r>
              <w:rPr>
                <w:rFonts w:asciiTheme="minorHAnsi" w:hAnsiTheme="minorHAnsi" w:cs="Arial"/>
                <w:lang w:val="sr-Cyrl-RS"/>
              </w:rPr>
              <w:t>Л</w:t>
            </w:r>
            <w:r w:rsidR="009F69A0" w:rsidRPr="009F69A0">
              <w:rPr>
                <w:rFonts w:asciiTheme="minorHAnsi" w:hAnsiTheme="minorHAnsi" w:cs="Arial"/>
                <w:lang w:val="sr-Cyrl-RS"/>
              </w:rPr>
              <w:t>инк до програмског решења</w:t>
            </w:r>
            <w:r>
              <w:rPr>
                <w:rFonts w:asciiTheme="minorHAnsi" w:hAnsiTheme="minorHAnsi" w:cs="Arial"/>
                <w:lang w:val="sr-Cyrl-RS"/>
              </w:rPr>
              <w:t>:</w:t>
            </w:r>
            <w:r w:rsidR="007A42E8">
              <w:rPr>
                <w:rStyle w:val="EndnoteReference"/>
                <w:rFonts w:asciiTheme="minorHAnsi" w:hAnsiTheme="minorHAnsi" w:cs="Arial"/>
                <w:lang w:val="sr-Cyrl-RS"/>
              </w:rPr>
              <w:endnoteReference w:id="1"/>
            </w:r>
            <w:r w:rsidR="009F69A0">
              <w:rPr>
                <w:rFonts w:asciiTheme="minorHAnsi" w:hAnsiTheme="minorHAnsi" w:cs="Arial"/>
                <w:lang w:val="sr-Cyrl-RS"/>
              </w:rPr>
              <w:t xml:space="preserve"> </w:t>
            </w:r>
            <w:r w:rsidR="009F69A0" w:rsidRPr="009F69A0">
              <w:rPr>
                <w:rFonts w:asciiTheme="minorHAnsi" w:hAnsiTheme="minorHAnsi" w:cs="Arial"/>
                <w:lang w:val="sr-Cyrl-RS"/>
              </w:rPr>
              <w:t xml:space="preserve"> </w:t>
            </w:r>
          </w:p>
        </w:tc>
      </w:tr>
      <w:tr w:rsidR="009F69A0" w:rsidRPr="00B13FA4" w14:paraId="4471DEFD" w14:textId="77777777" w:rsidTr="009F69A0">
        <w:tc>
          <w:tcPr>
            <w:tcW w:w="9694" w:type="dxa"/>
            <w:shd w:val="clear" w:color="auto" w:fill="FFFFFF" w:themeFill="background1"/>
            <w:vAlign w:val="center"/>
          </w:tcPr>
          <w:p w14:paraId="53ECABB8" w14:textId="77777777" w:rsidR="009F69A0" w:rsidRDefault="009F69A0" w:rsidP="009F69A0">
            <w:pPr>
              <w:spacing w:after="200" w:line="276" w:lineRule="auto"/>
              <w:rPr>
                <w:rFonts w:asciiTheme="minorHAnsi" w:hAnsiTheme="minorHAnsi" w:cs="Arial"/>
                <w:lang w:val="sr-Cyrl-RS"/>
              </w:rPr>
            </w:pPr>
          </w:p>
          <w:p w14:paraId="4BCAF6FB" w14:textId="77777777" w:rsidR="009F69A0" w:rsidRPr="009F69A0" w:rsidRDefault="009F69A0" w:rsidP="009F69A0">
            <w:pPr>
              <w:spacing w:after="200" w:line="276" w:lineRule="auto"/>
              <w:rPr>
                <w:rFonts w:asciiTheme="minorHAnsi" w:hAnsiTheme="minorHAnsi" w:cs="Arial"/>
                <w:lang w:val="sr-Cyrl-RS"/>
              </w:rPr>
            </w:pPr>
          </w:p>
        </w:tc>
      </w:tr>
    </w:tbl>
    <w:p w14:paraId="4B7BA470" w14:textId="77777777" w:rsidR="00B13FA4" w:rsidRPr="00B13FA4" w:rsidRDefault="00B13FA4" w:rsidP="00B13FA4">
      <w:pPr>
        <w:rPr>
          <w:rFonts w:asciiTheme="minorHAnsi" w:hAnsiTheme="minorHAnsi"/>
        </w:rPr>
      </w:pPr>
    </w:p>
    <w:p w14:paraId="72F2330D" w14:textId="77777777" w:rsidR="00F64FDC" w:rsidRPr="00B13FA4" w:rsidRDefault="00F64FDC">
      <w:pPr>
        <w:rPr>
          <w:rFonts w:asciiTheme="minorHAnsi" w:hAnsiTheme="minorHAnsi"/>
        </w:rPr>
      </w:pPr>
    </w:p>
    <w:sectPr w:rsidR="00F64FDC" w:rsidRPr="00B13FA4" w:rsidSect="00B13FA4">
      <w:headerReference w:type="even" r:id="rId9"/>
      <w:headerReference w:type="default" r:id="rId10"/>
      <w:footerReference w:type="default" r:id="rId11"/>
      <w:pgSz w:w="11900" w:h="16840"/>
      <w:pgMar w:top="993" w:right="1127" w:bottom="1440" w:left="709" w:header="0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EF022" w14:textId="77777777" w:rsidR="00EF0D67" w:rsidRDefault="00EF0D67" w:rsidP="009F69A0">
      <w:r>
        <w:separator/>
      </w:r>
    </w:p>
  </w:endnote>
  <w:endnote w:type="continuationSeparator" w:id="0">
    <w:p w14:paraId="342CB868" w14:textId="77777777" w:rsidR="00EF0D67" w:rsidRDefault="00EF0D67" w:rsidP="009F69A0">
      <w:r>
        <w:continuationSeparator/>
      </w:r>
    </w:p>
  </w:endnote>
  <w:endnote w:id="1">
    <w:p w14:paraId="72FB4809" w14:textId="0BAFE201" w:rsidR="007A42E8" w:rsidRPr="007A42E8" w:rsidRDefault="007A42E8">
      <w:pPr>
        <w:pStyle w:val="EndnoteText"/>
        <w:rPr>
          <w:lang w:val="sr-Cyrl-R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sr-Cyrl-RS"/>
        </w:rPr>
        <w:t xml:space="preserve">Односи се на решења у </w:t>
      </w:r>
      <w:r w:rsidRPr="007A42E8">
        <w:rPr>
          <w:i/>
          <w:iCs/>
        </w:rPr>
        <w:t>makecode.microbit.com</w:t>
      </w:r>
      <w:r>
        <w:t xml:space="preserve"> </w:t>
      </w:r>
      <w:r>
        <w:rPr>
          <w:lang w:val="sr-Cyrl-RS"/>
        </w:rPr>
        <w:t>окружењу. Решења</w:t>
      </w:r>
      <w:r w:rsidR="00942C1F">
        <w:rPr>
          <w:lang w:val="sr-Cyrl-RS"/>
        </w:rPr>
        <w:t xml:space="preserve"> рађена</w:t>
      </w:r>
      <w:r>
        <w:rPr>
          <w:lang w:val="sr-Cyrl-RS"/>
        </w:rPr>
        <w:t xml:space="preserve"> у програмском језику Пајтон шаљу се одвојено.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3460A" w14:textId="77777777" w:rsidR="00B06D3F" w:rsidRDefault="00000000" w:rsidP="005C6809">
    <w:pPr>
      <w:pStyle w:val="Footer"/>
      <w:ind w:left="-1418"/>
    </w:pPr>
    <w:r w:rsidRPr="00F76A24">
      <w:rPr>
        <w:noProof/>
      </w:rPr>
      <w:drawing>
        <wp:anchor distT="0" distB="0" distL="114300" distR="114300" simplePos="0" relativeHeight="251659264" behindDoc="1" locked="0" layoutInCell="1" allowOverlap="1" wp14:anchorId="09A0B3A8" wp14:editId="7518E8B5">
          <wp:simplePos x="0" y="0"/>
          <wp:positionH relativeFrom="page">
            <wp:align>left</wp:align>
          </wp:positionH>
          <wp:positionV relativeFrom="paragraph">
            <wp:posOffset>-485140</wp:posOffset>
          </wp:positionV>
          <wp:extent cx="7498080" cy="701026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276" cy="706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5E427" w14:textId="77777777" w:rsidR="00EF0D67" w:rsidRDefault="00EF0D67" w:rsidP="009F69A0">
      <w:r>
        <w:separator/>
      </w:r>
    </w:p>
  </w:footnote>
  <w:footnote w:type="continuationSeparator" w:id="0">
    <w:p w14:paraId="2C936B96" w14:textId="77777777" w:rsidR="00EF0D67" w:rsidRDefault="00EF0D67" w:rsidP="009F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03ED8" w14:textId="77777777" w:rsidR="00B06D3F" w:rsidRDefault="00000000" w:rsidP="005C6809">
    <w:pPr>
      <w:pStyle w:val="Header"/>
      <w:tabs>
        <w:tab w:val="clear" w:pos="4320"/>
        <w:tab w:val="clear" w:pos="8640"/>
        <w:tab w:val="center" w:pos="6980"/>
        <w:tab w:val="right" w:pos="13960"/>
      </w:tabs>
    </w:pPr>
    <w:r>
      <w:t>[Type text]</w:t>
    </w:r>
    <w:r>
      <w:tab/>
      <w:t>[Type text]</w:t>
    </w:r>
    <w:r>
      <w:tab/>
      <w:t>[Type text]</w:t>
    </w:r>
  </w:p>
  <w:p w14:paraId="4457BC5C" w14:textId="77777777" w:rsidR="00B06D3F" w:rsidRDefault="00B06D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38ABF" w14:textId="77777777" w:rsidR="00B06D3F" w:rsidRDefault="00B06D3F" w:rsidP="00B93493">
    <w:pPr>
      <w:pStyle w:val="Header"/>
    </w:pPr>
  </w:p>
  <w:p w14:paraId="71EE85F2" w14:textId="77777777" w:rsidR="00B06D3F" w:rsidRDefault="00B06D3F" w:rsidP="00B93493">
    <w:pPr>
      <w:pStyle w:val="Header"/>
    </w:pPr>
  </w:p>
  <w:p w14:paraId="66957678" w14:textId="47155D4A" w:rsidR="00B06D3F" w:rsidRPr="009F69A0" w:rsidRDefault="00000000" w:rsidP="00955F7C">
    <w:pPr>
      <w:pStyle w:val="Header"/>
      <w:pBdr>
        <w:bottom w:val="single" w:sz="4" w:space="1" w:color="auto"/>
      </w:pBdr>
      <w:rPr>
        <w:sz w:val="18"/>
        <w:szCs w:val="18"/>
        <w:lang w:val="sr-Cyrl-RS"/>
      </w:rPr>
    </w:pPr>
    <w:r w:rsidRPr="00955F7C">
      <w:rPr>
        <w:sz w:val="18"/>
        <w:szCs w:val="18"/>
      </w:rPr>
      <w:t>„</w:t>
    </w:r>
    <w:proofErr w:type="spellStart"/>
    <w:r w:rsidRPr="00955F7C">
      <w:rPr>
        <w:sz w:val="18"/>
        <w:szCs w:val="18"/>
      </w:rPr>
      <w:t>Школе</w:t>
    </w:r>
    <w:proofErr w:type="spellEnd"/>
    <w:r w:rsidRPr="00955F7C">
      <w:rPr>
        <w:sz w:val="18"/>
        <w:szCs w:val="18"/>
      </w:rPr>
      <w:t xml:space="preserve"> за 21. </w:t>
    </w:r>
    <w:proofErr w:type="spellStart"/>
    <w:r w:rsidRPr="00955F7C">
      <w:rPr>
        <w:sz w:val="18"/>
        <w:szCs w:val="18"/>
      </w:rPr>
      <w:t>век</w:t>
    </w:r>
    <w:proofErr w:type="spellEnd"/>
    <w:r w:rsidRPr="00955F7C">
      <w:rPr>
        <w:sz w:val="18"/>
        <w:szCs w:val="18"/>
      </w:rPr>
      <w:t xml:space="preserve"> – </w:t>
    </w:r>
    <w:proofErr w:type="spellStart"/>
    <w:r w:rsidRPr="00955F7C">
      <w:rPr>
        <w:sz w:val="18"/>
        <w:szCs w:val="18"/>
      </w:rPr>
      <w:t>Програмирање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уз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помоћ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микробит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уређаја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за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ученике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од</w:t>
    </w:r>
    <w:proofErr w:type="spellEnd"/>
    <w:r w:rsidRPr="00955F7C"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петог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до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осмог</w:t>
    </w:r>
    <w:proofErr w:type="spellEnd"/>
    <w:r>
      <w:rPr>
        <w:sz w:val="18"/>
        <w:szCs w:val="18"/>
      </w:rPr>
      <w:t xml:space="preserve"> </w:t>
    </w:r>
    <w:proofErr w:type="spellStart"/>
    <w:proofErr w:type="gramStart"/>
    <w:r>
      <w:rPr>
        <w:sz w:val="18"/>
        <w:szCs w:val="18"/>
      </w:rPr>
      <w:t>разреда</w:t>
    </w:r>
    <w:proofErr w:type="spellEnd"/>
    <w:r w:rsidRPr="00955F7C">
      <w:rPr>
        <w:sz w:val="18"/>
        <w:szCs w:val="18"/>
      </w:rPr>
      <w:t>“</w:t>
    </w:r>
    <w:proofErr w:type="gramEnd"/>
    <w:r w:rsidRPr="00955F7C">
      <w:rPr>
        <w:sz w:val="18"/>
        <w:szCs w:val="18"/>
      </w:rPr>
      <w:t xml:space="preserve">, </w:t>
    </w:r>
    <w:proofErr w:type="spellStart"/>
    <w:r w:rsidRPr="00955F7C">
      <w:rPr>
        <w:sz w:val="18"/>
        <w:szCs w:val="18"/>
      </w:rPr>
      <w:t>Британски</w:t>
    </w:r>
    <w:proofErr w:type="spellEnd"/>
    <w:r w:rsidRPr="00955F7C">
      <w:rPr>
        <w:sz w:val="18"/>
        <w:szCs w:val="18"/>
      </w:rPr>
      <w:t xml:space="preserve"> </w:t>
    </w:r>
    <w:proofErr w:type="spellStart"/>
    <w:r w:rsidRPr="00955F7C">
      <w:rPr>
        <w:sz w:val="18"/>
        <w:szCs w:val="18"/>
      </w:rPr>
      <w:t>савет</w:t>
    </w:r>
    <w:proofErr w:type="spellEnd"/>
  </w:p>
  <w:p w14:paraId="0EEEC69E" w14:textId="05346BB9" w:rsidR="00B06D3F" w:rsidRDefault="00B06D3F" w:rsidP="00955F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B6FF9"/>
    <w:multiLevelType w:val="hybridMultilevel"/>
    <w:tmpl w:val="E0AE1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36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vetlana Radlovacki">
    <w15:presenceInfo w15:providerId="Windows Live" w15:userId="8d5c378e6657f9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A4"/>
    <w:rsid w:val="000F6E4D"/>
    <w:rsid w:val="002A68BD"/>
    <w:rsid w:val="0033483D"/>
    <w:rsid w:val="004533DD"/>
    <w:rsid w:val="004C1E37"/>
    <w:rsid w:val="006C6302"/>
    <w:rsid w:val="007A42E8"/>
    <w:rsid w:val="00942C1F"/>
    <w:rsid w:val="009F69A0"/>
    <w:rsid w:val="00B06D3F"/>
    <w:rsid w:val="00B13FA4"/>
    <w:rsid w:val="00C012A6"/>
    <w:rsid w:val="00C907DE"/>
    <w:rsid w:val="00D1255B"/>
    <w:rsid w:val="00EF0D67"/>
    <w:rsid w:val="00F635ED"/>
    <w:rsid w:val="00F6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4E382F"/>
  <w15:chartTrackingRefBased/>
  <w15:docId w15:val="{0D5D6894-6C94-4CC0-AA87-698EAB1B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FA4"/>
    <w:pPr>
      <w:spacing w:after="0" w:line="240" w:lineRule="auto"/>
    </w:pPr>
    <w:rPr>
      <w:rFonts w:ascii="Cambria" w:eastAsia="MS Mincho" w:hAnsi="Cambria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F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F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F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F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F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F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F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F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F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F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F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F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F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F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F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3F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3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F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3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3F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3F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3F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3F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F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3FA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13F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FA4"/>
    <w:rPr>
      <w:rFonts w:ascii="Cambria" w:eastAsia="MS Mincho" w:hAnsi="Cambria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13F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FA4"/>
    <w:rPr>
      <w:rFonts w:ascii="Cambria" w:eastAsia="MS Mincho" w:hAnsi="Cambria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B13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A42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42E8"/>
    <w:rPr>
      <w:rFonts w:ascii="Cambria" w:eastAsia="MS Mincho" w:hAnsi="Cambria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7A4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34DE8-75C3-4732-AB47-07889538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Ceca</dc:creator>
  <cp:keywords/>
  <dc:description/>
  <cp:lastModifiedBy>Ceca</cp:lastModifiedBy>
  <cp:revision>2</cp:revision>
  <dcterms:created xsi:type="dcterms:W3CDTF">2025-04-03T09:15:00Z</dcterms:created>
  <dcterms:modified xsi:type="dcterms:W3CDTF">2025-04-03T09:15:00Z</dcterms:modified>
</cp:coreProperties>
</file>